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03AE3" w14:textId="34EF33AD" w:rsidR="000331A6" w:rsidRDefault="000331A6">
      <w:r w:rsidRPr="00B84544">
        <w:rPr>
          <w:b/>
        </w:rPr>
        <w:t>PI Name:</w:t>
      </w:r>
      <w:r w:rsidR="002225F4">
        <w:t xml:space="preserve"> Margaret Workman and Kimberly Frye</w:t>
      </w:r>
    </w:p>
    <w:p w14:paraId="51315A05" w14:textId="156D90BC" w:rsidR="000331A6" w:rsidRDefault="00606F16">
      <w:r>
        <w:rPr>
          <w:b/>
          <w:sz w:val="28"/>
        </w:rPr>
        <w:t xml:space="preserve">Science </w:t>
      </w:r>
      <w:r w:rsidR="000331A6" w:rsidRPr="000331A6">
        <w:rPr>
          <w:b/>
          <w:sz w:val="28"/>
        </w:rPr>
        <w:t>Education Title</w:t>
      </w:r>
      <w:r w:rsidR="000331A6">
        <w:t xml:space="preserve"> </w:t>
      </w:r>
      <w:r w:rsidR="002225F4">
        <w:t>Tree Survey:  Point-Centered Quarter Sampling Method</w:t>
      </w:r>
    </w:p>
    <w:p w14:paraId="774F8A12" w14:textId="77777777" w:rsidR="00D47EE9" w:rsidRDefault="000331A6" w:rsidP="00131A34">
      <w:pPr>
        <w:rPr>
          <w:b/>
          <w:sz w:val="28"/>
        </w:rPr>
      </w:pPr>
      <w:r w:rsidRPr="000331A6">
        <w:rPr>
          <w:b/>
          <w:sz w:val="28"/>
        </w:rPr>
        <w:t xml:space="preserve">Overview </w:t>
      </w:r>
    </w:p>
    <w:p w14:paraId="6D574A61" w14:textId="49025380" w:rsidR="000331A6" w:rsidRPr="000923B8" w:rsidRDefault="000923B8" w:rsidP="00131A34">
      <w:r>
        <w:t xml:space="preserve">A number of methods are available for sampling forest communities.  </w:t>
      </w:r>
      <w:r w:rsidR="00D77B9A">
        <w:t>Point-center</w:t>
      </w:r>
      <w:r w:rsidR="00881623">
        <w:t>ed</w:t>
      </w:r>
      <w:r w:rsidR="00D77B9A">
        <w:t xml:space="preserve"> quarter is one such method.  </w:t>
      </w:r>
      <w:r w:rsidR="00173BCD">
        <w:t xml:space="preserve"> It </w:t>
      </w:r>
      <w:r w:rsidR="00B84544">
        <w:t>is</w:t>
      </w:r>
      <w:r w:rsidR="00060F27">
        <w:t xml:space="preserve"> used to gather </w:t>
      </w:r>
      <w:r w:rsidR="00173BCD">
        <w:t>information on the density, frequency</w:t>
      </w:r>
      <w:r w:rsidR="00060F27">
        <w:t>,</w:t>
      </w:r>
      <w:r w:rsidR="00173BCD">
        <w:t xml:space="preserve"> and coverage of tree species found in a forest.  </w:t>
      </w:r>
      <w:r w:rsidR="00742DE2">
        <w:t xml:space="preserve">This </w:t>
      </w:r>
      <w:r w:rsidR="00060F27">
        <w:t>information provides</w:t>
      </w:r>
      <w:r w:rsidR="00742DE2">
        <w:t xml:space="preserve"> </w:t>
      </w:r>
      <w:r w:rsidR="00060F27">
        <w:t>the ability</w:t>
      </w:r>
      <w:r w:rsidR="00742DE2">
        <w:t xml:space="preserve"> to estimate the number of individual trees encountered, how often a certain tree occurs, how common the tree is compared to other trees, and </w:t>
      </w:r>
      <w:r w:rsidR="00B84544">
        <w:t>the size of the tree</w:t>
      </w:r>
      <w:r w:rsidR="00742DE2">
        <w:t xml:space="preserve">.  </w:t>
      </w:r>
      <w:r w:rsidR="00060F27">
        <w:t xml:space="preserve">Compared to the standard plot analysis, </w:t>
      </w:r>
      <w:r w:rsidR="00B84544">
        <w:t xml:space="preserve">the </w:t>
      </w:r>
      <w:r w:rsidR="00060F27">
        <w:t>p</w:t>
      </w:r>
      <w:r w:rsidR="00131A34">
        <w:t xml:space="preserve">oint-centered quarter </w:t>
      </w:r>
      <w:r w:rsidR="00D77B9A">
        <w:t>method is more efficient</w:t>
      </w:r>
      <w:r w:rsidR="00060F27">
        <w:t>, which is a major advantage.</w:t>
      </w:r>
      <w:r w:rsidR="00742DE2">
        <w:t xml:space="preserve"> </w:t>
      </w:r>
    </w:p>
    <w:p w14:paraId="217E84AF" w14:textId="77777777" w:rsidR="00D47EE9" w:rsidRDefault="00B84DE8">
      <w:pPr>
        <w:rPr>
          <w:b/>
          <w:sz w:val="28"/>
          <w:szCs w:val="28"/>
        </w:rPr>
      </w:pPr>
      <w:r>
        <w:rPr>
          <w:b/>
          <w:sz w:val="28"/>
          <w:szCs w:val="28"/>
        </w:rPr>
        <w:t xml:space="preserve">Principles </w:t>
      </w:r>
    </w:p>
    <w:p w14:paraId="435671B8" w14:textId="695E03F9" w:rsidR="00D47EE9" w:rsidRDefault="00D47EE9">
      <w:r>
        <w:t xml:space="preserve">In the point-centered quarter method, a point </w:t>
      </w:r>
      <w:r w:rsidR="00D22EF5">
        <w:t xml:space="preserve">in the forest </w:t>
      </w:r>
      <w:r>
        <w:t>is identified and the area around it is separated into four quarters.  In each quarter, the nearest tree with a diameter-at-base-height (</w:t>
      </w:r>
      <w:proofErr w:type="spellStart"/>
      <w:r>
        <w:t>dbh</w:t>
      </w:r>
      <w:proofErr w:type="spellEnd"/>
      <w:r>
        <w:t xml:space="preserve">) of &gt; 40 cm is identified.  This is considered the “large tree” sample.  In each quarter, the nearest tree with a </w:t>
      </w:r>
      <w:proofErr w:type="spellStart"/>
      <w:r>
        <w:t>dbh</w:t>
      </w:r>
      <w:proofErr w:type="spellEnd"/>
      <w:r>
        <w:t xml:space="preserve"> &gt; 2.5 cm and &lt; 40 cm is identified.  This is considered the “small tree” sample.  The </w:t>
      </w:r>
      <w:proofErr w:type="spellStart"/>
      <w:r>
        <w:t>dbh</w:t>
      </w:r>
      <w:proofErr w:type="spellEnd"/>
      <w:r>
        <w:t xml:space="preserve"> is the diameter </w:t>
      </w:r>
      <w:r w:rsidR="00D22EF5">
        <w:t>(</w:t>
      </w:r>
      <w:r>
        <w:t>in cm</w:t>
      </w:r>
      <w:r w:rsidR="00D22EF5">
        <w:t>)</w:t>
      </w:r>
      <w:r>
        <w:t xml:space="preserve"> of a tree measured at </w:t>
      </w:r>
      <w:r w:rsidR="00D22EF5">
        <w:t xml:space="preserve">4½ </w:t>
      </w:r>
      <w:r>
        <w:t>f</w:t>
      </w:r>
      <w:r w:rsidR="00D22EF5">
        <w:t>eet</w:t>
      </w:r>
      <w:r>
        <w:t xml:space="preserve"> above the existing grade.  Identifying a large tree and small tree in each quadrant allows us to compare the </w:t>
      </w:r>
      <w:proofErr w:type="spellStart"/>
      <w:r>
        <w:t>overstory</w:t>
      </w:r>
      <w:proofErr w:type="spellEnd"/>
      <w:r w:rsidR="00B84544">
        <w:t xml:space="preserve"> (the trees in a forest whose crowns constitute the highest layer of vegetation in a forest, typically forming the canopy)</w:t>
      </w:r>
      <w:r>
        <w:t xml:space="preserve"> to the understory</w:t>
      </w:r>
      <w:r w:rsidR="00B84544">
        <w:t xml:space="preserve"> (vegetation growing beneath the forest canopy without penetrating it to any extent)</w:t>
      </w:r>
      <w:r>
        <w:t xml:space="preserve">.  </w:t>
      </w:r>
    </w:p>
    <w:p w14:paraId="09E4F3B8" w14:textId="665573FC" w:rsidR="00467282" w:rsidRDefault="000331A6">
      <w:r w:rsidRPr="00467282">
        <w:rPr>
          <w:b/>
          <w:sz w:val="28"/>
        </w:rPr>
        <w:t>Procedure</w:t>
      </w:r>
      <w:r w:rsidR="00467282" w:rsidRPr="00467282">
        <w:rPr>
          <w:sz w:val="28"/>
        </w:rPr>
        <w:t xml:space="preserve"> </w:t>
      </w:r>
    </w:p>
    <w:p w14:paraId="76A882A0" w14:textId="47BB0A2A" w:rsidR="00575931" w:rsidRDefault="00F46E2C" w:rsidP="00F46E2C">
      <w:r>
        <w:t xml:space="preserve">1. </w:t>
      </w:r>
      <w:r w:rsidR="00575931" w:rsidRPr="0020017E">
        <w:rPr>
          <w:b/>
        </w:rPr>
        <w:t>Tree Survey</w:t>
      </w:r>
    </w:p>
    <w:p w14:paraId="1B8F5325" w14:textId="2A51699C" w:rsidR="00F46E2C" w:rsidRDefault="00575931" w:rsidP="00F46E2C">
      <w:r>
        <w:t xml:space="preserve">1.1. </w:t>
      </w:r>
      <w:r w:rsidR="00F46E2C">
        <w:t>Establish a 150 meter transect in the forest.</w:t>
      </w:r>
    </w:p>
    <w:p w14:paraId="3654FC1F" w14:textId="56CB58F9" w:rsidR="00F46E2C" w:rsidRDefault="00575931" w:rsidP="00F46E2C">
      <w:r>
        <w:t>1.</w:t>
      </w:r>
      <w:r w:rsidR="00F46E2C">
        <w:t xml:space="preserve">2. Place a stake every 50 meters.  Each stake (point) represents the center of four compass directions (N, E, </w:t>
      </w:r>
      <w:proofErr w:type="gramStart"/>
      <w:r w:rsidR="00F46E2C">
        <w:t>W</w:t>
      </w:r>
      <w:proofErr w:type="gramEnd"/>
      <w:r w:rsidR="00F46E2C">
        <w:t>, S</w:t>
      </w:r>
      <w:r w:rsidR="00AE5933">
        <w:t>) which divide the sampling site into four quarters.</w:t>
      </w:r>
    </w:p>
    <w:p w14:paraId="34B54A26" w14:textId="7924E3CC" w:rsidR="00AE5933" w:rsidRDefault="00575931" w:rsidP="00AE5933">
      <w:r>
        <w:t>1.</w:t>
      </w:r>
      <w:r w:rsidR="00725E3D">
        <w:t>3. In each quarter</w:t>
      </w:r>
      <w:r w:rsidR="00AE5933">
        <w:t xml:space="preserve">, the distance is measured from the stake to the nearest tree &gt; 40 cm, regardless of species.  Only one </w:t>
      </w:r>
      <w:r w:rsidR="0093075D">
        <w:t xml:space="preserve">large </w:t>
      </w:r>
      <w:r w:rsidR="00AE5933">
        <w:t xml:space="preserve">tree per quarter should be measured, so a total of 16 trees are recorded in </w:t>
      </w:r>
      <w:r w:rsidR="0092095E">
        <w:t>the</w:t>
      </w:r>
      <w:r w:rsidR="00AE5933">
        <w:t xml:space="preserve"> </w:t>
      </w:r>
      <w:r w:rsidR="0093075D">
        <w:t xml:space="preserve">large </w:t>
      </w:r>
      <w:r w:rsidR="00AE5933">
        <w:t>tree category.</w:t>
      </w:r>
      <w:r w:rsidR="00CE6FD3">
        <w:t xml:space="preserve">  Record the distance</w:t>
      </w:r>
      <w:r w:rsidR="00725E3D">
        <w:t xml:space="preserve"> in cm</w:t>
      </w:r>
      <w:r w:rsidR="0050584D">
        <w:t xml:space="preserve"> for each</w:t>
      </w:r>
      <w:r w:rsidR="00CE6FD3">
        <w:t>.</w:t>
      </w:r>
    </w:p>
    <w:p w14:paraId="119FDA85" w14:textId="17507606" w:rsidR="00AE5933" w:rsidRDefault="00575931" w:rsidP="00AE5933">
      <w:r>
        <w:t>1.</w:t>
      </w:r>
      <w:r w:rsidR="00AE5933">
        <w:t>4. Collect a leaf sample from each tree.  Be sure to note if the leaves are alternate</w:t>
      </w:r>
      <w:r w:rsidR="00AB747F">
        <w:t xml:space="preserve"> (Figure 1)</w:t>
      </w:r>
      <w:r w:rsidR="00AE5933">
        <w:t>, whorled</w:t>
      </w:r>
      <w:r w:rsidR="00AB747F">
        <w:t xml:space="preserve"> (Figure 2)</w:t>
      </w:r>
      <w:r w:rsidR="00AE5933">
        <w:t xml:space="preserve">, or opposite </w:t>
      </w:r>
      <w:r w:rsidR="00AB747F">
        <w:t xml:space="preserve">(Figure 3) </w:t>
      </w:r>
      <w:r w:rsidR="00AE5933">
        <w:t>before removing the</w:t>
      </w:r>
      <w:r w:rsidR="009C0907">
        <w:t>m</w:t>
      </w:r>
      <w:r w:rsidR="00AE5933">
        <w:t xml:space="preserve">.  Place the sample on the herbarium paper, properly labeled with </w:t>
      </w:r>
      <w:r w:rsidR="009C0907">
        <w:t xml:space="preserve">the </w:t>
      </w:r>
      <w:r w:rsidR="00D0063B">
        <w:t>t</w:t>
      </w:r>
      <w:r w:rsidR="00AE5933">
        <w:t xml:space="preserve">ree </w:t>
      </w:r>
      <w:r w:rsidR="00D0063B">
        <w:t>n</w:t>
      </w:r>
      <w:r w:rsidR="00AE5933">
        <w:t xml:space="preserve">umber, and place in </w:t>
      </w:r>
      <w:r w:rsidR="000F417B">
        <w:t>a</w:t>
      </w:r>
      <w:r w:rsidR="000F417B">
        <w:t xml:space="preserve"> </w:t>
      </w:r>
      <w:r w:rsidR="00AE5933">
        <w:t>plant press for later identification.</w:t>
      </w:r>
    </w:p>
    <w:p w14:paraId="534FA34D" w14:textId="5F399AE8" w:rsidR="00CE6FD3" w:rsidRDefault="00575931" w:rsidP="00AE5933">
      <w:r>
        <w:t>1.</w:t>
      </w:r>
      <w:r w:rsidR="00CE6FD3">
        <w:t>5. Measure the diameter of the tree at 4</w:t>
      </w:r>
      <w:r w:rsidR="00D22EF5">
        <w:t>½ f</w:t>
      </w:r>
      <w:r w:rsidR="00CE6FD3">
        <w:t>eet above the existing grade (</w:t>
      </w:r>
      <w:proofErr w:type="spellStart"/>
      <w:r w:rsidR="00CE6FD3">
        <w:t>dbh</w:t>
      </w:r>
      <w:proofErr w:type="spellEnd"/>
      <w:r w:rsidR="00CE6FD3">
        <w:t xml:space="preserve">).  Record the </w:t>
      </w:r>
      <w:proofErr w:type="spellStart"/>
      <w:r w:rsidR="00CE6FD3">
        <w:t>dbh</w:t>
      </w:r>
      <w:proofErr w:type="spellEnd"/>
      <w:r w:rsidR="00CE6FD3">
        <w:t>.</w:t>
      </w:r>
    </w:p>
    <w:p w14:paraId="45A2B988" w14:textId="04CC8BF7" w:rsidR="00BB50D5" w:rsidRDefault="00575931" w:rsidP="00AE5933">
      <w:r>
        <w:lastRenderedPageBreak/>
        <w:t>1.</w:t>
      </w:r>
      <w:r w:rsidR="00725E3D">
        <w:t>6</w:t>
      </w:r>
      <w:r w:rsidR="00BB50D5">
        <w:t xml:space="preserve">. Repeat steps </w:t>
      </w:r>
      <w:r>
        <w:t>1.</w:t>
      </w:r>
      <w:r w:rsidR="00BB50D5">
        <w:t>3 –</w:t>
      </w:r>
      <w:r w:rsidR="00725E3D">
        <w:t xml:space="preserve"> </w:t>
      </w:r>
      <w:r>
        <w:t>1.</w:t>
      </w:r>
      <w:r w:rsidR="00725E3D">
        <w:t>5</w:t>
      </w:r>
      <w:r w:rsidR="00BB50D5">
        <w:t xml:space="preserve"> </w:t>
      </w:r>
      <w:r w:rsidR="00725E3D">
        <w:t xml:space="preserve">for </w:t>
      </w:r>
      <w:r w:rsidR="00BB50D5">
        <w:t>the nearest tree &lt; 40 cm and &gt; 2.5 cm</w:t>
      </w:r>
      <w:r w:rsidR="00725E3D">
        <w:t xml:space="preserve"> in each quadrant</w:t>
      </w:r>
      <w:r w:rsidR="00BB50D5">
        <w:t xml:space="preserve">.  These trees are labeled the </w:t>
      </w:r>
      <w:r w:rsidR="00D0063B">
        <w:t>small</w:t>
      </w:r>
      <w:r w:rsidR="00BB50D5">
        <w:t xml:space="preserve"> tree category.</w:t>
      </w:r>
    </w:p>
    <w:p w14:paraId="28290026" w14:textId="543E570E" w:rsidR="00575931" w:rsidRDefault="00575931" w:rsidP="00AE5933">
      <w:r>
        <w:t>1.</w:t>
      </w:r>
      <w:r w:rsidR="00725E3D">
        <w:t xml:space="preserve">7. Using the leaf samples, identify </w:t>
      </w:r>
      <w:r w:rsidR="009C0907">
        <w:t>the species</w:t>
      </w:r>
      <w:r w:rsidR="00725E3D">
        <w:t xml:space="preserve"> of </w:t>
      </w:r>
      <w:r w:rsidR="009C0907">
        <w:t xml:space="preserve">each tree in </w:t>
      </w:r>
      <w:r w:rsidR="00725E3D">
        <w:t>the 16 large tree</w:t>
      </w:r>
      <w:r w:rsidR="009C0907">
        <w:t>s</w:t>
      </w:r>
      <w:r w:rsidR="00725E3D">
        <w:t xml:space="preserve"> and the 16 small tree</w:t>
      </w:r>
      <w:r w:rsidR="009C0907">
        <w:t>s categories</w:t>
      </w:r>
      <w:r w:rsidR="00725E3D">
        <w:t>.</w:t>
      </w:r>
    </w:p>
    <w:p w14:paraId="47F77670" w14:textId="639C5933" w:rsidR="00575931" w:rsidRDefault="00575931" w:rsidP="00AE5933">
      <w:r>
        <w:t xml:space="preserve">2.  </w:t>
      </w:r>
      <w:r w:rsidRPr="0020017E">
        <w:rPr>
          <w:b/>
        </w:rPr>
        <w:t>Calculations</w:t>
      </w:r>
      <w:r>
        <w:t xml:space="preserve"> - do separate analyses for large trees and small trees.</w:t>
      </w:r>
    </w:p>
    <w:p w14:paraId="0016D744" w14:textId="769E90D8" w:rsidR="00575931" w:rsidRDefault="00575931" w:rsidP="00AE5933">
      <w:r>
        <w:t xml:space="preserve">2.1. Calculate the mean point-to-tree distance for the entire sample of large trees, regardless of species.  Calculate the </w:t>
      </w:r>
      <w:r w:rsidR="007A15EC">
        <w:t xml:space="preserve">mean </w:t>
      </w:r>
      <w:r>
        <w:t>point-to-tree distance for the entire sample of small tree</w:t>
      </w:r>
      <w:r w:rsidR="00E43099">
        <w:t>s</w:t>
      </w:r>
      <w:r>
        <w:t>, regardless of species.</w:t>
      </w:r>
    </w:p>
    <w:p w14:paraId="2779500B" w14:textId="1FC7C178" w:rsidR="00575931" w:rsidRDefault="00575931" w:rsidP="00AE5933">
      <w:r>
        <w:t>2.2. Calcul</w:t>
      </w:r>
      <w:r w:rsidR="0028473B">
        <w:t>ate the average density</w:t>
      </w:r>
      <w:r>
        <w:t xml:space="preserve"> </w:t>
      </w:r>
      <w:r w:rsidR="00E43099">
        <w:t>(</w:t>
      </w:r>
      <w:r>
        <w:t>the number of trees/hectare</w:t>
      </w:r>
      <w:r w:rsidR="00E43099">
        <w:t>)</w:t>
      </w:r>
      <w:r>
        <w:t xml:space="preserve"> for both the large trees and the small trees.  </w:t>
      </w:r>
    </w:p>
    <w:p w14:paraId="5CF9920B" w14:textId="79068288" w:rsidR="00575931" w:rsidRDefault="0028473B" w:rsidP="007A15EC">
      <w:pPr>
        <w:ind w:left="2160" w:hanging="1440"/>
      </w:pPr>
      <w:r>
        <w:t>Average Density</w:t>
      </w:r>
      <w:r w:rsidR="00575931">
        <w:t xml:space="preserve"> </w:t>
      </w:r>
      <w:r w:rsidR="007A15EC">
        <w:tab/>
      </w:r>
      <w:r w:rsidR="00575931">
        <w:t xml:space="preserve">= </w:t>
      </w:r>
      <w:r w:rsidR="007A15EC">
        <w:tab/>
      </w:r>
      <w:r w:rsidR="007A15EC">
        <w:tab/>
      </w:r>
      <w:r w:rsidR="00575931" w:rsidRPr="007A15EC">
        <w:rPr>
          <w:u w:val="single"/>
        </w:rPr>
        <w:t>10,000m</w:t>
      </w:r>
      <w:r w:rsidR="00575931" w:rsidRPr="007A15EC">
        <w:rPr>
          <w:u w:val="single"/>
          <w:vertAlign w:val="superscript"/>
        </w:rPr>
        <w:t>2</w:t>
      </w:r>
      <w:r w:rsidR="00575931" w:rsidRPr="007A15EC">
        <w:rPr>
          <w:u w:val="single"/>
        </w:rPr>
        <w:t>/hectare</w:t>
      </w:r>
      <w:r w:rsidR="00575931">
        <w:br/>
      </w:r>
      <w:r w:rsidR="007A15EC">
        <w:t xml:space="preserve">       </w:t>
      </w:r>
      <w:r>
        <w:t xml:space="preserve">           </w:t>
      </w:r>
      <w:r w:rsidR="007A15EC">
        <w:t xml:space="preserve">   (Ave.</w:t>
      </w:r>
      <w:r w:rsidR="00575931">
        <w:t xml:space="preserve"> point-to-tree distance in m</w:t>
      </w:r>
      <w:proofErr w:type="gramStart"/>
      <w:r w:rsidR="00575931">
        <w:t>)</w:t>
      </w:r>
      <w:r w:rsidR="00575931" w:rsidRPr="007A15EC">
        <w:rPr>
          <w:b/>
          <w:vertAlign w:val="superscript"/>
        </w:rPr>
        <w:t>2</w:t>
      </w:r>
      <w:proofErr w:type="gramEnd"/>
      <w:r w:rsidR="00575931">
        <w:t>/tree</w:t>
      </w:r>
    </w:p>
    <w:p w14:paraId="6D648BB5" w14:textId="362236A8" w:rsidR="00575931" w:rsidRDefault="007A15EC" w:rsidP="007A15EC">
      <w:r>
        <w:t xml:space="preserve">2.3. </w:t>
      </w:r>
      <w:r w:rsidRPr="0093075D">
        <w:t xml:space="preserve">Determine the density </w:t>
      </w:r>
      <w:r w:rsidRPr="0093075D">
        <w:rPr>
          <w:i/>
        </w:rPr>
        <w:t>by species</w:t>
      </w:r>
      <w:r w:rsidRPr="0093075D">
        <w:t xml:space="preserve"> for both the large trees and small trees.</w:t>
      </w:r>
      <w:r>
        <w:t xml:space="preserve">  </w:t>
      </w:r>
      <w:r w:rsidR="001145FD">
        <w:t>Then, c</w:t>
      </w:r>
      <w:r>
        <w:t xml:space="preserve">ount the number of individuals in </w:t>
      </w:r>
      <w:r w:rsidR="00E43099">
        <w:t>the</w:t>
      </w:r>
      <w:r>
        <w:t xml:space="preserve"> sample for each species and record</w:t>
      </w:r>
      <w:r w:rsidR="004048D8">
        <w:t xml:space="preserve"> </w:t>
      </w:r>
      <w:commentRangeStart w:id="0"/>
      <w:r w:rsidR="004048D8">
        <w:t>(Table 1)</w:t>
      </w:r>
      <w:commentRangeEnd w:id="0"/>
      <w:r w:rsidR="00C14468">
        <w:rPr>
          <w:rStyle w:val="CommentReference"/>
        </w:rPr>
        <w:commentReference w:id="0"/>
      </w:r>
      <w:r>
        <w:t>.  The total number of individuals counted is 16.</w:t>
      </w:r>
    </w:p>
    <w:p w14:paraId="4F1023B5" w14:textId="7446C906" w:rsidR="007A15EC" w:rsidRDefault="0028473B" w:rsidP="007A15EC">
      <w:r>
        <w:tab/>
        <w:t>Relative Density</w:t>
      </w:r>
      <w:r w:rsidR="007A15EC">
        <w:t xml:space="preserve"> = (number o</w:t>
      </w:r>
      <w:bookmarkStart w:id="1" w:name="_GoBack"/>
      <w:bookmarkEnd w:id="1"/>
      <w:r w:rsidR="007A15EC">
        <w:t>f individuals of a species/16) x 100%</w:t>
      </w:r>
    </w:p>
    <w:p w14:paraId="70D6903D" w14:textId="70CD1182" w:rsidR="007A15EC" w:rsidRDefault="007A15EC" w:rsidP="007A15EC">
      <w:r>
        <w:t>And</w:t>
      </w:r>
    </w:p>
    <w:p w14:paraId="5FD9D9F0" w14:textId="2739A14A" w:rsidR="00477C75" w:rsidRDefault="0028473B" w:rsidP="007A15EC">
      <w:r>
        <w:tab/>
        <w:t>Density = (Relative Density/100)   x   Average Density</w:t>
      </w:r>
    </w:p>
    <w:p w14:paraId="02568216" w14:textId="72DEDF77" w:rsidR="001145FD" w:rsidRDefault="0039262A" w:rsidP="007A15EC">
      <w:pPr>
        <w:rPr>
          <w:b/>
        </w:rPr>
      </w:pPr>
      <w:r>
        <w:t xml:space="preserve">2.4 </w:t>
      </w:r>
      <w:r w:rsidRPr="0093075D">
        <w:t>Determine</w:t>
      </w:r>
      <w:r w:rsidR="004048D8">
        <w:t xml:space="preserve"> and record</w:t>
      </w:r>
      <w:r w:rsidRPr="0093075D">
        <w:t xml:space="preserve"> the basal area by species</w:t>
      </w:r>
      <w:ins w:id="2" w:author="Dennis McGonagle" w:date="2015-02-05T14:52:00Z">
        <w:r w:rsidR="004048D8">
          <w:t xml:space="preserve"> (Table</w:t>
        </w:r>
      </w:ins>
      <w:ins w:id="3" w:author="Jacob Roundy" w:date="2015-02-07T16:01:00Z">
        <w:r w:rsidR="00C14468">
          <w:t xml:space="preserve"> 2</w:t>
        </w:r>
      </w:ins>
      <w:ins w:id="4" w:author="Dennis McGonagle" w:date="2015-02-05T14:52:00Z">
        <w:del w:id="5" w:author="Jacob Roundy" w:date="2015-02-07T16:01:00Z">
          <w:r w:rsidR="004048D8" w:rsidDel="00C14468">
            <w:delText xml:space="preserve"> 3 and Table 4</w:delText>
          </w:r>
        </w:del>
        <w:r w:rsidR="004048D8">
          <w:t>)</w:t>
        </w:r>
      </w:ins>
      <w:r w:rsidRPr="0093075D">
        <w:t>.</w:t>
      </w:r>
      <w:r w:rsidRPr="0039262A">
        <w:rPr>
          <w:b/>
        </w:rPr>
        <w:t xml:space="preserve">  </w:t>
      </w:r>
    </w:p>
    <w:p w14:paraId="18973A7B" w14:textId="77777777" w:rsidR="001145FD" w:rsidRDefault="001145FD" w:rsidP="007A15EC">
      <w:r w:rsidRPr="0093075D">
        <w:t>2.4.1</w:t>
      </w:r>
      <w:r>
        <w:rPr>
          <w:b/>
        </w:rPr>
        <w:t xml:space="preserve"> </w:t>
      </w:r>
      <w:r w:rsidR="0039262A">
        <w:t>Conver</w:t>
      </w:r>
      <w:r w:rsidR="0028473B">
        <w:t xml:space="preserve">t the diameter measures into </w:t>
      </w:r>
      <w:r w:rsidR="0039262A">
        <w:t>areas for all trees sampled (a = Π r</w:t>
      </w:r>
      <w:r w:rsidR="0039262A" w:rsidRPr="0039262A">
        <w:rPr>
          <w:vertAlign w:val="superscript"/>
        </w:rPr>
        <w:t>2</w:t>
      </w:r>
      <w:r w:rsidR="0039262A">
        <w:t xml:space="preserve">).  </w:t>
      </w:r>
    </w:p>
    <w:p w14:paraId="45A63147" w14:textId="77777777" w:rsidR="001145FD" w:rsidRDefault="001145FD" w:rsidP="007A15EC">
      <w:r>
        <w:t xml:space="preserve">2.4.2 </w:t>
      </w:r>
      <w:r w:rsidR="0039262A">
        <w:t xml:space="preserve">Calculate the mean basal area for each species, i.e. take the </w:t>
      </w:r>
      <w:r w:rsidR="0028473B">
        <w:t>average.</w:t>
      </w:r>
      <w:r w:rsidR="0039262A">
        <w:t xml:space="preserve">  </w:t>
      </w:r>
    </w:p>
    <w:p w14:paraId="384BC597" w14:textId="5EABA89E" w:rsidR="0039262A" w:rsidRDefault="001145FD" w:rsidP="007A15EC">
      <w:r>
        <w:lastRenderedPageBreak/>
        <w:t xml:space="preserve">2.4.3 </w:t>
      </w:r>
      <w:r w:rsidR="0039262A">
        <w:t>For each speci</w:t>
      </w:r>
      <w:r w:rsidR="0028473B">
        <w:t>es, calculate the Basal Area and Relative Basal Area</w:t>
      </w:r>
      <w:r w:rsidR="0039262A">
        <w:t>.</w:t>
      </w:r>
    </w:p>
    <w:p w14:paraId="709F2638" w14:textId="2B4AAC67" w:rsidR="0039262A" w:rsidRDefault="0028473B" w:rsidP="000F417B">
      <w:pPr>
        <w:ind w:firstLine="720"/>
      </w:pPr>
      <w:r>
        <w:t>Basal Area = Density   x   Average Basal Area</w:t>
      </w:r>
    </w:p>
    <w:p w14:paraId="7476E611" w14:textId="36D3D76F" w:rsidR="0039262A" w:rsidRDefault="0039262A" w:rsidP="007A15EC">
      <w:r>
        <w:t>And</w:t>
      </w:r>
    </w:p>
    <w:p w14:paraId="106510CA" w14:textId="6AC4B538" w:rsidR="0039262A" w:rsidRDefault="0028473B" w:rsidP="000F417B">
      <w:pPr>
        <w:ind w:firstLine="720"/>
      </w:pPr>
      <w:r>
        <w:t xml:space="preserve">Relative Basal Area = (Basal Area </w:t>
      </w:r>
      <w:r w:rsidR="0039262A">
        <w:t>/</w:t>
      </w:r>
      <w:r>
        <w:t xml:space="preserve"> Total Basal Area</w:t>
      </w:r>
      <w:r w:rsidR="0039262A">
        <w:t>)</w:t>
      </w:r>
      <w:r w:rsidR="0020017E">
        <w:t xml:space="preserve"> x 100</w:t>
      </w:r>
    </w:p>
    <w:p w14:paraId="11628C09" w14:textId="3756A318" w:rsidR="0020017E" w:rsidRDefault="001145FD" w:rsidP="00D0063B">
      <w:r>
        <w:t>T</w:t>
      </w:r>
      <w:r w:rsidR="0028473B">
        <w:t>he Total Basal Area</w:t>
      </w:r>
      <w:r w:rsidR="0020017E">
        <w:t xml:space="preserve"> is the total basal area for all species (sum all BAs)</w:t>
      </w:r>
      <w:r>
        <w:t>.</w:t>
      </w:r>
    </w:p>
    <w:p w14:paraId="2847E8A8" w14:textId="77777777" w:rsidR="00CC1F8B" w:rsidRDefault="00CC1F8B" w:rsidP="0020017E">
      <w:pPr>
        <w:ind w:left="360"/>
        <w:rPr>
          <w:ins w:id="6" w:author="Jacob Roundy" w:date="2015-02-07T16:07:00Z"/>
          <w:sz w:val="20"/>
        </w:rPr>
      </w:pPr>
    </w:p>
    <w:p w14:paraId="5CCF2245" w14:textId="7DD32539" w:rsidR="0020017E" w:rsidRPr="00DD1F38" w:rsidRDefault="0020017E" w:rsidP="007A15EC">
      <w:r>
        <w:t xml:space="preserve">2.5 </w:t>
      </w:r>
      <w:r w:rsidRPr="004048D8">
        <w:t>Determine</w:t>
      </w:r>
      <w:r w:rsidR="004048D8">
        <w:t xml:space="preserve"> and record</w:t>
      </w:r>
      <w:r w:rsidRPr="004048D8">
        <w:t xml:space="preserve"> frequency by species</w:t>
      </w:r>
      <w:ins w:id="7" w:author="Dennis McGonagle" w:date="2015-02-05T14:53:00Z">
        <w:r w:rsidR="004048D8">
          <w:t xml:space="preserve"> (Table </w:t>
        </w:r>
        <w:del w:id="8" w:author="Jacob Roundy" w:date="2015-02-07T16:07:00Z">
          <w:r w:rsidR="004048D8" w:rsidDel="00CC1F8B">
            <w:delText>5 and Table 6</w:delText>
          </w:r>
        </w:del>
      </w:ins>
      <w:ins w:id="9" w:author="Jacob Roundy" w:date="2015-02-07T16:07:00Z">
        <w:r w:rsidR="00CC1F8B">
          <w:t>3</w:t>
        </w:r>
      </w:ins>
      <w:ins w:id="10" w:author="Dennis McGonagle" w:date="2015-02-05T14:53:00Z">
        <w:r w:rsidR="004048D8">
          <w:t>)</w:t>
        </w:r>
      </w:ins>
      <w:r w:rsidRPr="004048D8">
        <w:t xml:space="preserve">.  </w:t>
      </w:r>
    </w:p>
    <w:p w14:paraId="24CB1DF4" w14:textId="213D503D" w:rsidR="0020017E" w:rsidRDefault="0028473B" w:rsidP="00036200">
      <w:pPr>
        <w:ind w:firstLine="720"/>
      </w:pPr>
      <w:r>
        <w:t xml:space="preserve">Frequency </w:t>
      </w:r>
      <w:r w:rsidR="0020017E">
        <w:t>= (no. of points at which species occurs/total no. of points sampled)</w:t>
      </w:r>
    </w:p>
    <w:p w14:paraId="60D16EC7" w14:textId="21477322" w:rsidR="0020017E" w:rsidRDefault="0020017E" w:rsidP="007A15EC">
      <w:r>
        <w:t>And</w:t>
      </w:r>
    </w:p>
    <w:p w14:paraId="5D93C473" w14:textId="483BF13A" w:rsidR="0020017E" w:rsidDel="00CC1F8B" w:rsidRDefault="0028473B" w:rsidP="00036200">
      <w:pPr>
        <w:ind w:firstLine="720"/>
        <w:rPr>
          <w:del w:id="11" w:author="Jacob Roundy" w:date="2015-02-07T16:08:00Z"/>
        </w:rPr>
      </w:pPr>
      <w:r>
        <w:t>Relative Frequency = (Frequency/Total Frequency</w:t>
      </w:r>
      <w:r w:rsidR="0020017E">
        <w:t xml:space="preserve"> for all species) x 100</w:t>
      </w:r>
    </w:p>
    <w:p w14:paraId="4D18A975" w14:textId="77777777" w:rsidR="0020017E" w:rsidDel="00CC1F8B" w:rsidRDefault="0020017E" w:rsidP="007A15EC">
      <w:pPr>
        <w:rPr>
          <w:del w:id="12" w:author="Jacob Roundy" w:date="2015-02-07T16:08:00Z"/>
        </w:rPr>
      </w:pPr>
    </w:p>
    <w:p w14:paraId="7D9190D9" w14:textId="67837CD5" w:rsidR="00C11BAC" w:rsidRDefault="00C11BAC" w:rsidP="00036200">
      <w:pPr>
        <w:ind w:firstLine="720"/>
        <w:rPr>
          <w:sz w:val="20"/>
        </w:rPr>
      </w:pPr>
    </w:p>
    <w:p w14:paraId="49F51C23" w14:textId="0DDBDF25" w:rsidR="00593BB4" w:rsidRDefault="00593BB4" w:rsidP="007A15EC">
      <w:r>
        <w:t>2.6</w:t>
      </w:r>
      <w:r w:rsidRPr="00593BB4">
        <w:rPr>
          <w:b/>
        </w:rPr>
        <w:t xml:space="preserve"> </w:t>
      </w:r>
      <w:r w:rsidRPr="004048D8">
        <w:t>Ca</w:t>
      </w:r>
      <w:r w:rsidR="00A97009" w:rsidRPr="004048D8">
        <w:t xml:space="preserve">lculate </w:t>
      </w:r>
      <w:r w:rsidR="004048D8">
        <w:t xml:space="preserve">and record </w:t>
      </w:r>
      <w:r w:rsidR="00A97009" w:rsidRPr="004048D8">
        <w:t xml:space="preserve">an Importance Value </w:t>
      </w:r>
      <w:r w:rsidRPr="004048D8">
        <w:t>and</w:t>
      </w:r>
      <w:r w:rsidR="00A97009" w:rsidRPr="004048D8">
        <w:t xml:space="preserve"> Relative Importance Value</w:t>
      </w:r>
      <w:r w:rsidRPr="004048D8">
        <w:t xml:space="preserve"> by species</w:t>
      </w:r>
      <w:ins w:id="13" w:author="Dennis McGonagle" w:date="2015-02-05T14:53:00Z">
        <w:r w:rsidR="004048D8">
          <w:t xml:space="preserve"> (Table </w:t>
        </w:r>
      </w:ins>
      <w:ins w:id="14" w:author="Jacob Roundy" w:date="2015-02-07T16:07:00Z">
        <w:r w:rsidR="00CC1F8B">
          <w:t>4</w:t>
        </w:r>
      </w:ins>
      <w:ins w:id="15" w:author="Dennis McGonagle" w:date="2015-02-05T14:53:00Z">
        <w:del w:id="16" w:author="Jacob Roundy" w:date="2015-02-07T16:07:00Z">
          <w:r w:rsidR="004048D8" w:rsidDel="00CC1F8B">
            <w:delText>7 and Table 8</w:delText>
          </w:r>
        </w:del>
        <w:r w:rsidR="004048D8">
          <w:t>)</w:t>
        </w:r>
      </w:ins>
      <w:r w:rsidRPr="004048D8">
        <w:t>.</w:t>
      </w:r>
    </w:p>
    <w:p w14:paraId="5B4548D3" w14:textId="1C878C81" w:rsidR="00593BB4" w:rsidRDefault="00A97009" w:rsidP="00036200">
      <w:pPr>
        <w:ind w:firstLine="720"/>
      </w:pPr>
      <w:r>
        <w:t>Importance Value</w:t>
      </w:r>
      <w:del w:id="17" w:author="Jacob Roundy" w:date="2015-02-05T11:05:00Z">
        <w:r w:rsidDel="00DD1F38">
          <w:delText xml:space="preserve"> </w:delText>
        </w:r>
      </w:del>
      <w:r w:rsidR="00B73764">
        <w:t xml:space="preserve"> = Relative Density + Relative Frequency + Relative Basal Area</w:t>
      </w:r>
    </w:p>
    <w:p w14:paraId="1C73CA23" w14:textId="72441FAB" w:rsidR="00593BB4" w:rsidRDefault="00593BB4" w:rsidP="007A15EC">
      <w:r>
        <w:t>And</w:t>
      </w:r>
    </w:p>
    <w:p w14:paraId="5B7CA035" w14:textId="571AFC7A" w:rsidR="00CC1F8B" w:rsidRDefault="00A97009" w:rsidP="00036200">
      <w:pPr>
        <w:ind w:firstLine="720"/>
      </w:pPr>
      <w:r>
        <w:t>Relative</w:t>
      </w:r>
      <w:r w:rsidR="00593BB4">
        <w:t xml:space="preserve"> </w:t>
      </w:r>
      <w:r w:rsidR="00B73764">
        <w:t>Importanc</w:t>
      </w:r>
      <w:r>
        <w:t>e Value</w:t>
      </w:r>
      <w:r w:rsidR="00B73764">
        <w:t xml:space="preserve"> =</w:t>
      </w:r>
      <w:r>
        <w:t xml:space="preserve"> (Importance Value /Total Imp. Value for all species) x100</w:t>
      </w:r>
    </w:p>
    <w:p w14:paraId="29EA5631" w14:textId="58DACA3A" w:rsidR="00AE5933" w:rsidRDefault="001428B7" w:rsidP="00AE5933">
      <w:r>
        <w:t xml:space="preserve">2.7 Make a </w:t>
      </w:r>
      <w:r w:rsidR="00D72AB5">
        <w:t>graph that d</w:t>
      </w:r>
      <w:r>
        <w:t xml:space="preserve">epicts the </w:t>
      </w:r>
      <w:r w:rsidR="00036200">
        <w:t>i</w:t>
      </w:r>
      <w:r>
        <w:t xml:space="preserve">mportance </w:t>
      </w:r>
      <w:r w:rsidR="00036200">
        <w:t>v</w:t>
      </w:r>
      <w:r>
        <w:t>alue</w:t>
      </w:r>
      <w:r w:rsidR="00D72AB5">
        <w:t xml:space="preserve"> for each species on the y</w:t>
      </w:r>
      <w:r w:rsidR="005F3D62">
        <w:t>-</w:t>
      </w:r>
      <w:r w:rsidR="00D72AB5">
        <w:t xml:space="preserve">axis and the species on the x-axis.  Place them on the y-axis in order of </w:t>
      </w:r>
      <w:r w:rsidR="004048D8">
        <w:t xml:space="preserve">Increasing </w:t>
      </w:r>
      <w:r w:rsidR="00D72AB5">
        <w:t>I</w:t>
      </w:r>
      <w:r>
        <w:t xml:space="preserve">mportance </w:t>
      </w:r>
      <w:r w:rsidR="00D72AB5">
        <w:t xml:space="preserve">values.  </w:t>
      </w:r>
      <w:r w:rsidR="005F3D62">
        <w:t>There should be</w:t>
      </w:r>
      <w:r w:rsidR="00D72AB5">
        <w:t xml:space="preserve"> one line for large trees and one line for small trees.</w:t>
      </w:r>
    </w:p>
    <w:p w14:paraId="669D184D" w14:textId="77777777" w:rsidR="000164D2" w:rsidRDefault="00467282">
      <w:r w:rsidRPr="00467282">
        <w:rPr>
          <w:b/>
          <w:sz w:val="28"/>
        </w:rPr>
        <w:t>Representative Result</w:t>
      </w:r>
      <w:r w:rsidR="003E02E7">
        <w:rPr>
          <w:b/>
          <w:sz w:val="28"/>
        </w:rPr>
        <w:t>s</w:t>
      </w:r>
      <w:r>
        <w:rPr>
          <w:b/>
        </w:rPr>
        <w:t xml:space="preserve"> </w:t>
      </w:r>
    </w:p>
    <w:p w14:paraId="3986AB38" w14:textId="2A040216" w:rsidR="000164D2" w:rsidRDefault="009053E7" w:rsidP="009053E7">
      <w:r w:rsidRPr="00F84FAE">
        <w:t xml:space="preserve">The point-centered quarter tree survey method produces </w:t>
      </w:r>
      <w:r w:rsidR="00F84FAE">
        <w:t xml:space="preserve">three quantitative measures:  the relative density, the relative frequency, and the relative basal area.  </w:t>
      </w:r>
      <w:r w:rsidR="00132310">
        <w:t xml:space="preserve">These </w:t>
      </w:r>
      <w:r w:rsidR="003D0DF4">
        <w:t>three</w:t>
      </w:r>
      <w:r w:rsidR="00132310">
        <w:t xml:space="preserve"> values are added together to give the Importance Value of that species.  This is then converted to a </w:t>
      </w:r>
      <w:r w:rsidR="00036200">
        <w:t>r</w:t>
      </w:r>
      <w:r w:rsidR="00132310">
        <w:t xml:space="preserve">elative </w:t>
      </w:r>
      <w:r w:rsidR="00036200">
        <w:t>i</w:t>
      </w:r>
      <w:r w:rsidR="00132310">
        <w:t>mportance value</w:t>
      </w:r>
      <w:r w:rsidR="003D0DF4">
        <w:t xml:space="preserve"> (</w:t>
      </w:r>
      <w:r w:rsidR="00C14468">
        <w:t>Table 5</w:t>
      </w:r>
      <w:r w:rsidR="003D0DF4">
        <w:t>)</w:t>
      </w:r>
      <w:r w:rsidR="00132310">
        <w:t>.</w:t>
      </w:r>
    </w:p>
    <w:p w14:paraId="3108A2E1" w14:textId="358FA702" w:rsidR="00132310" w:rsidRDefault="00132310" w:rsidP="009053E7">
      <w:r>
        <w:t xml:space="preserve">The </w:t>
      </w:r>
      <w:r w:rsidR="00036200">
        <w:t>i</w:t>
      </w:r>
      <w:r>
        <w:t xml:space="preserve">mportance </w:t>
      </w:r>
      <w:r w:rsidR="00036200">
        <w:t>v</w:t>
      </w:r>
      <w:r>
        <w:t xml:space="preserve">alue of a species can reach a maximum of 300 in a survey that only finds one species present.  </w:t>
      </w:r>
      <w:r w:rsidR="001F5227">
        <w:t>A high importance value does not necessarily mean that th</w:t>
      </w:r>
      <w:r w:rsidR="003D0DF4">
        <w:t>e</w:t>
      </w:r>
      <w:r w:rsidR="001F5227">
        <w:t xml:space="preserve"> species is important to the health of the forest, it merely means that the species currently dominates the forest structure</w:t>
      </w:r>
      <w:r w:rsidR="003D0DF4">
        <w:t xml:space="preserve"> (Figure </w:t>
      </w:r>
      <w:r w:rsidR="00830F70">
        <w:t>4</w:t>
      </w:r>
      <w:r w:rsidR="003D0DF4">
        <w:t>)</w:t>
      </w:r>
      <w:r w:rsidR="001F5227">
        <w:t>.</w:t>
      </w:r>
    </w:p>
    <w:p w14:paraId="487A3B84" w14:textId="7EAE868E" w:rsidR="001F5227" w:rsidRPr="00F84FAE" w:rsidRDefault="001F5227" w:rsidP="009053E7">
      <w:r>
        <w:t>Trees are an important natural resource that help a city’s environment, health, and overall quality of life.  Therefore, having a good understanding of the composition of the forest is essential to maintaining this resource.  For example, if the forest is very diverse, it can help minimize the impact from a species-specific insect or disease.  If the understory shows a high frequency of invasive trees, it may indicate that they are beginning to outcompete and displace the native trees.</w:t>
      </w:r>
    </w:p>
    <w:p w14:paraId="5997F3E6" w14:textId="3EF52FAA" w:rsidR="005525A0" w:rsidRDefault="00DD2B35">
      <w:r w:rsidRPr="0051701C">
        <w:rPr>
          <w:b/>
          <w:sz w:val="28"/>
        </w:rPr>
        <w:t>Applications</w:t>
      </w:r>
      <w:r>
        <w:t xml:space="preserve"> </w:t>
      </w:r>
    </w:p>
    <w:p w14:paraId="0B88EEE2" w14:textId="211274B0" w:rsidR="0016220D" w:rsidRDefault="00C87923" w:rsidP="00C87923">
      <w:r>
        <w:t>Tree surveys are an important technique for both private and public stakeholders.  They can provide helpful information to allow land manager</w:t>
      </w:r>
      <w:r w:rsidR="00127645">
        <w:t>s</w:t>
      </w:r>
      <w:r>
        <w:t xml:space="preserve"> to make informed decisions.  A community may want to do a tree inventory to determine if there is a need for a forestry program.  For example, the survey may reveal many dead or diseased trees</w:t>
      </w:r>
      <w:r w:rsidR="00F84F24">
        <w:t xml:space="preserve"> (Figure 5)</w:t>
      </w:r>
      <w:r>
        <w:t xml:space="preserve"> and indicate the need for more plantings.  The survey may also help the community set up a maintenance schedule to prevent damage from hazardous trees</w:t>
      </w:r>
      <w:r w:rsidR="0016220D">
        <w:t>.  Lastly, the survey can help communities with land management decisions.  Knowing the species diversity in a forest can allow the managers develop a plan for planting</w:t>
      </w:r>
      <w:r w:rsidR="00437A32">
        <w:t xml:space="preserve"> (Figure 6)</w:t>
      </w:r>
      <w:r w:rsidR="0016220D">
        <w:t xml:space="preserve">.  For example, they can set guidelines such as, “Do not plant trees from a species that comprise more than x% of the forest.”  </w:t>
      </w:r>
    </w:p>
    <w:p w14:paraId="013330FD" w14:textId="1A07418C" w:rsidR="0016220D" w:rsidRDefault="0088133D" w:rsidP="00C87923">
      <w:r>
        <w:t>Tree surveys help quantify a forest’s value as a natural resource.  Knowing the forest structure allows forest managers to calculate the worth of the services that the trees provide, such as air pollution control, carbon capture and storage, and energy use reductions.</w:t>
      </w:r>
    </w:p>
    <w:p w14:paraId="189DF829" w14:textId="7F45F46A" w:rsidR="00C14468" w:rsidRDefault="0085777D" w:rsidP="00C87923">
      <w:pPr>
        <w:rPr>
          <w:b/>
          <w:sz w:val="28"/>
          <w:szCs w:val="28"/>
        </w:rPr>
      </w:pPr>
      <w:r>
        <w:rPr>
          <w:b/>
          <w:sz w:val="28"/>
          <w:szCs w:val="28"/>
        </w:rPr>
        <w:t>Legend</w:t>
      </w:r>
    </w:p>
    <w:p w14:paraId="60CD47CC" w14:textId="0AC0BC40" w:rsidR="00830F70" w:rsidRDefault="00830F70" w:rsidP="00C87923">
      <w:r>
        <w:t>Figure 1:</w:t>
      </w:r>
      <w:r w:rsidR="003A0734">
        <w:t xml:space="preserve"> An example of the basic “alternate” leaf arrangement. Each leaf is at a different point on the stem. </w:t>
      </w:r>
    </w:p>
    <w:p w14:paraId="4A53F4ED" w14:textId="7FAC3D39" w:rsidR="00830F70" w:rsidRDefault="00830F70" w:rsidP="00C87923">
      <w:r>
        <w:tab/>
        <w:t xml:space="preserve">Photo credit: </w:t>
      </w:r>
      <w:r w:rsidRPr="00830F70">
        <w:t>"Alternate". Licensed under CC BY-SA 3.0 via Wikipedia - http://en.wikipedia.org/wiki/File:Alternate.png#mediaviewer/File:Alternate.png</w:t>
      </w:r>
    </w:p>
    <w:p w14:paraId="3E483706" w14:textId="57AC36DC" w:rsidR="00830F70" w:rsidRDefault="00830F70" w:rsidP="00C87923">
      <w:r>
        <w:t>Figure 2:</w:t>
      </w:r>
      <w:r w:rsidR="003A0734">
        <w:t xml:space="preserve"> An example of the “whorled” leaf arrangement. Leaves appear to arise from the same level on the stem.</w:t>
      </w:r>
    </w:p>
    <w:p w14:paraId="30CE7E85" w14:textId="20ACB287" w:rsidR="00830F70" w:rsidRDefault="00830F70" w:rsidP="00C87923">
      <w:r>
        <w:tab/>
        <w:t xml:space="preserve">Photo credit: </w:t>
      </w:r>
      <w:r w:rsidRPr="00830F70">
        <w:t>"Whorled". Licensed under CC BY-SA 3.0 via Wikipedia - http://en.wikipedia.org/wiki/File:Whorled.png#mediaviewer/File:Whorled.png</w:t>
      </w:r>
    </w:p>
    <w:p w14:paraId="39AC828F" w14:textId="4832F75B" w:rsidR="00830F70" w:rsidRDefault="00830F70" w:rsidP="00C87923">
      <w:r>
        <w:t>Figure 3:</w:t>
      </w:r>
      <w:r w:rsidR="003A0734">
        <w:t xml:space="preserve"> An example of the “opposite” leaf arrangement. Two leaves arise at the same level, but on opposite sides of the stem.</w:t>
      </w:r>
    </w:p>
    <w:p w14:paraId="1C49A6D5" w14:textId="6B396F80" w:rsidR="00830F70" w:rsidRDefault="00830F70" w:rsidP="00C87923">
      <w:r>
        <w:tab/>
        <w:t xml:space="preserve">Photo credit: </w:t>
      </w:r>
      <w:r w:rsidRPr="00830F70">
        <w:t>"Opposite". Licensed under CC BY-SA 3.0 via Wikipedia - http://en.wikipedia.org/wiki/File:Opposite.png#mediaviewer/File:Opposite.png</w:t>
      </w:r>
    </w:p>
    <w:p w14:paraId="1F72368A" w14:textId="2A3A06DF" w:rsidR="00830F70" w:rsidRDefault="00830F70" w:rsidP="00C87923">
      <w:r>
        <w:t>Figure 4:</w:t>
      </w:r>
      <w:r w:rsidR="00437A32" w:rsidRPr="00437A32">
        <w:t xml:space="preserve"> A bar graph of the Importance Value of trees in the </w:t>
      </w:r>
      <w:proofErr w:type="spellStart"/>
      <w:r w:rsidR="00437A32" w:rsidRPr="00437A32">
        <w:t>Sommes</w:t>
      </w:r>
      <w:proofErr w:type="spellEnd"/>
      <w:r w:rsidR="00437A32" w:rsidRPr="00437A32">
        <w:t xml:space="preserve"> Woods.</w:t>
      </w:r>
    </w:p>
    <w:p w14:paraId="11BD5C49" w14:textId="4237A56A" w:rsidR="0085777D" w:rsidRDefault="0085777D" w:rsidP="00C87923">
      <w:r>
        <w:t xml:space="preserve">Figure </w:t>
      </w:r>
      <w:r w:rsidR="00830F70">
        <w:t>5</w:t>
      </w:r>
      <w:r>
        <w:t xml:space="preserve">: </w:t>
      </w:r>
      <w:r w:rsidR="004C17CD">
        <w:t>A photo of a forest with potentially diseased trees. A tree survey could help detect the presence of dying trees, so managers could plant new trees to maintain forest levels.</w:t>
      </w:r>
    </w:p>
    <w:p w14:paraId="49A9CE2A" w14:textId="59B3BE24" w:rsidR="00830F70" w:rsidRDefault="00830F70" w:rsidP="00C87923">
      <w:r>
        <w:t>Figure 6:</w:t>
      </w:r>
      <w:r w:rsidR="00437A32">
        <w:t xml:space="preserve"> A photo of a healthy, diverse forest. A tree survey could help managers develop a plan for planting proper trees to maintain levels particular species numbers (so one tree type doesn’t take over a forest, for example).</w:t>
      </w:r>
    </w:p>
    <w:p w14:paraId="6B7E1731" w14:textId="77777777" w:rsidR="00830F70" w:rsidRDefault="00830F70" w:rsidP="00830F70">
      <w:r>
        <w:t>Table 1: A table to fill out information regarding the density of large and small trees.</w:t>
      </w:r>
    </w:p>
    <w:p w14:paraId="5F4CA511" w14:textId="77777777" w:rsidR="00830F70" w:rsidRDefault="00830F70" w:rsidP="00830F70">
      <w:r>
        <w:t>Table 2:</w:t>
      </w:r>
      <w:r w:rsidRPr="003B343E">
        <w:t xml:space="preserve"> </w:t>
      </w:r>
      <w:r>
        <w:t>A</w:t>
      </w:r>
      <w:r w:rsidRPr="003B343E">
        <w:t xml:space="preserve"> table to fill out information regarding the </w:t>
      </w:r>
      <w:r>
        <w:t>basal area of large and s</w:t>
      </w:r>
      <w:r w:rsidRPr="003B343E">
        <w:t>mall trees.</w:t>
      </w:r>
    </w:p>
    <w:p w14:paraId="1A65572B" w14:textId="77777777" w:rsidR="00830F70" w:rsidRDefault="00830F70" w:rsidP="00830F70">
      <w:r>
        <w:t>Table 3:</w:t>
      </w:r>
      <w:r w:rsidRPr="003B343E">
        <w:t xml:space="preserve"> </w:t>
      </w:r>
      <w:r>
        <w:t>A</w:t>
      </w:r>
      <w:r w:rsidRPr="003B343E">
        <w:t xml:space="preserve"> table to fill out </w:t>
      </w:r>
      <w:r>
        <w:t>information regarding the frequency of large and s</w:t>
      </w:r>
      <w:r w:rsidRPr="003B343E">
        <w:t>mall trees.</w:t>
      </w:r>
    </w:p>
    <w:p w14:paraId="3CCDC5DE" w14:textId="77777777" w:rsidR="00830F70" w:rsidRDefault="00830F70" w:rsidP="00830F70">
      <w:r>
        <w:t>Table 4:</w:t>
      </w:r>
      <w:r w:rsidRPr="003B343E">
        <w:t xml:space="preserve"> </w:t>
      </w:r>
      <w:r>
        <w:t>A</w:t>
      </w:r>
      <w:r w:rsidRPr="003B343E">
        <w:t xml:space="preserve"> table to fill out inform</w:t>
      </w:r>
      <w:r>
        <w:t xml:space="preserve">ation regarding the </w:t>
      </w:r>
      <w:r w:rsidRPr="00E86157">
        <w:t xml:space="preserve">Importance Value and Relative Importance Value </w:t>
      </w:r>
      <w:r>
        <w:t>of large and s</w:t>
      </w:r>
      <w:r w:rsidRPr="003B343E">
        <w:t>mall trees.</w:t>
      </w:r>
    </w:p>
    <w:p w14:paraId="758ADE46" w14:textId="3D2CA6CC" w:rsidR="00830F70" w:rsidRPr="0085777D" w:rsidRDefault="00830F70" w:rsidP="00830F70">
      <w:r>
        <w:t>Table 5: A table detailing representative results gathered from the point-centered tree survey method.</w:t>
      </w:r>
    </w:p>
    <w:sectPr w:rsidR="00830F70" w:rsidRPr="0085777D"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acob Roundy" w:date="2015-02-07T16:02:00Z" w:initials="JR">
    <w:p w14:paraId="6B2FC267" w14:textId="18980AA3" w:rsidR="00C14468" w:rsidRDefault="00C14468">
      <w:pPr>
        <w:pStyle w:val="CommentText"/>
      </w:pPr>
      <w:r>
        <w:rPr>
          <w:rStyle w:val="CommentReference"/>
        </w:rPr>
        <w:annotationRef/>
      </w:r>
      <w:r>
        <w:t>For the Tables, instead of having individual tables for Large and Small trees, I’ve combined them into one table format. Each category is clearly separated still, but now it’s in one document instead of two. Let me know if it should be changed back.</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B2FC26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164D2"/>
    <w:rsid w:val="000331A6"/>
    <w:rsid w:val="00036200"/>
    <w:rsid w:val="00040633"/>
    <w:rsid w:val="000512AE"/>
    <w:rsid w:val="000550AD"/>
    <w:rsid w:val="00060F27"/>
    <w:rsid w:val="000923B8"/>
    <w:rsid w:val="000A3B7F"/>
    <w:rsid w:val="000F417B"/>
    <w:rsid w:val="000F4CDF"/>
    <w:rsid w:val="00102FEA"/>
    <w:rsid w:val="00103E00"/>
    <w:rsid w:val="00105021"/>
    <w:rsid w:val="00111928"/>
    <w:rsid w:val="001145FD"/>
    <w:rsid w:val="00127645"/>
    <w:rsid w:val="00131A34"/>
    <w:rsid w:val="00132310"/>
    <w:rsid w:val="001428B7"/>
    <w:rsid w:val="0016220D"/>
    <w:rsid w:val="00173BCD"/>
    <w:rsid w:val="001828CA"/>
    <w:rsid w:val="0019735D"/>
    <w:rsid w:val="001D1672"/>
    <w:rsid w:val="001F5227"/>
    <w:rsid w:val="0020017E"/>
    <w:rsid w:val="002225F4"/>
    <w:rsid w:val="0028473B"/>
    <w:rsid w:val="003722EC"/>
    <w:rsid w:val="003740EB"/>
    <w:rsid w:val="0039262A"/>
    <w:rsid w:val="003A0734"/>
    <w:rsid w:val="003B343E"/>
    <w:rsid w:val="003D0DF4"/>
    <w:rsid w:val="003E02E7"/>
    <w:rsid w:val="00403421"/>
    <w:rsid w:val="004048D8"/>
    <w:rsid w:val="00437A32"/>
    <w:rsid w:val="00467282"/>
    <w:rsid w:val="00477C75"/>
    <w:rsid w:val="00480827"/>
    <w:rsid w:val="004A1B00"/>
    <w:rsid w:val="004B498E"/>
    <w:rsid w:val="004C17CD"/>
    <w:rsid w:val="004D2DFF"/>
    <w:rsid w:val="0050584D"/>
    <w:rsid w:val="0051701C"/>
    <w:rsid w:val="005525A0"/>
    <w:rsid w:val="005546C8"/>
    <w:rsid w:val="00575931"/>
    <w:rsid w:val="00593BB4"/>
    <w:rsid w:val="005F3D62"/>
    <w:rsid w:val="00606F16"/>
    <w:rsid w:val="00610B82"/>
    <w:rsid w:val="006E76F5"/>
    <w:rsid w:val="00701418"/>
    <w:rsid w:val="00725E3D"/>
    <w:rsid w:val="00742DE2"/>
    <w:rsid w:val="00750056"/>
    <w:rsid w:val="007A15EC"/>
    <w:rsid w:val="007A7E81"/>
    <w:rsid w:val="007C5644"/>
    <w:rsid w:val="00830F70"/>
    <w:rsid w:val="0085777D"/>
    <w:rsid w:val="0088133D"/>
    <w:rsid w:val="00881623"/>
    <w:rsid w:val="008B3782"/>
    <w:rsid w:val="008F66C3"/>
    <w:rsid w:val="00903A4F"/>
    <w:rsid w:val="009053E7"/>
    <w:rsid w:val="0092095E"/>
    <w:rsid w:val="0093075D"/>
    <w:rsid w:val="00965F86"/>
    <w:rsid w:val="00973E64"/>
    <w:rsid w:val="009C0907"/>
    <w:rsid w:val="009C76CA"/>
    <w:rsid w:val="009E6D73"/>
    <w:rsid w:val="00A01EF2"/>
    <w:rsid w:val="00A10E92"/>
    <w:rsid w:val="00A744E9"/>
    <w:rsid w:val="00A97009"/>
    <w:rsid w:val="00AB747F"/>
    <w:rsid w:val="00AC2A3F"/>
    <w:rsid w:val="00AD496E"/>
    <w:rsid w:val="00AE5933"/>
    <w:rsid w:val="00B03C53"/>
    <w:rsid w:val="00B11CAD"/>
    <w:rsid w:val="00B3305B"/>
    <w:rsid w:val="00B73764"/>
    <w:rsid w:val="00B84544"/>
    <w:rsid w:val="00B84DE8"/>
    <w:rsid w:val="00B86FAA"/>
    <w:rsid w:val="00BB16E3"/>
    <w:rsid w:val="00BB50D5"/>
    <w:rsid w:val="00BC1B18"/>
    <w:rsid w:val="00BE1343"/>
    <w:rsid w:val="00C11BAC"/>
    <w:rsid w:val="00C124F6"/>
    <w:rsid w:val="00C14468"/>
    <w:rsid w:val="00C23398"/>
    <w:rsid w:val="00C62B0C"/>
    <w:rsid w:val="00C87923"/>
    <w:rsid w:val="00CC1F8B"/>
    <w:rsid w:val="00CD5383"/>
    <w:rsid w:val="00CE6FD3"/>
    <w:rsid w:val="00D0063B"/>
    <w:rsid w:val="00D22EF5"/>
    <w:rsid w:val="00D47EE9"/>
    <w:rsid w:val="00D47EFF"/>
    <w:rsid w:val="00D72AB5"/>
    <w:rsid w:val="00D77B9A"/>
    <w:rsid w:val="00D8403F"/>
    <w:rsid w:val="00DB0B36"/>
    <w:rsid w:val="00DC16E3"/>
    <w:rsid w:val="00DD1F38"/>
    <w:rsid w:val="00DD2B35"/>
    <w:rsid w:val="00DF0B07"/>
    <w:rsid w:val="00E05207"/>
    <w:rsid w:val="00E43099"/>
    <w:rsid w:val="00E86157"/>
    <w:rsid w:val="00EB5F49"/>
    <w:rsid w:val="00EC005D"/>
    <w:rsid w:val="00F150DA"/>
    <w:rsid w:val="00F46E2C"/>
    <w:rsid w:val="00F84F24"/>
    <w:rsid w:val="00F84FA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15:docId w15:val="{4E06B969-8124-44A2-A6BB-10C6A461C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paragraph" w:styleId="Heading3">
    <w:name w:val="heading 3"/>
    <w:basedOn w:val="Normal"/>
    <w:next w:val="Normal"/>
    <w:link w:val="Heading3Char"/>
    <w:qFormat/>
    <w:rsid w:val="00477C75"/>
    <w:pPr>
      <w:keepNext/>
      <w:spacing w:after="0"/>
      <w:jc w:val="center"/>
      <w:outlineLvl w:val="2"/>
    </w:pPr>
    <w:rPr>
      <w:rFonts w:ascii="Arial" w:eastAsia="Times New Roman" w:hAnsi="Arial"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table" w:styleId="TableGrid">
    <w:name w:val="Table Grid"/>
    <w:basedOn w:val="TableNormal"/>
    <w:uiPriority w:val="59"/>
    <w:rsid w:val="00AE593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477C75"/>
    <w:rPr>
      <w:rFonts w:ascii="Arial" w:eastAsia="Times New Roman" w:hAnsi="Arial"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1312</Words>
  <Characters>7480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8775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2015-02-09T17:11:00Z</dcterms:created>
  <dcterms:modified xsi:type="dcterms:W3CDTF">2015-02-09T17:11:00Z</dcterms:modified>
</cp:coreProperties>
</file>